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ISO 9223 „Metalų ir lydinių korozija. Atmosferų </w:t>
            </w:r>
            <w:proofErr w:type="spellStart"/>
            <w:r w:rsidRPr="00C83226">
              <w:rPr>
                <w:rFonts w:ascii="Arial" w:hAnsi="Arial" w:cs="Arial"/>
              </w:rPr>
              <w:t>koroziškumas</w:t>
            </w:r>
            <w:proofErr w:type="spellEnd"/>
            <w:r w:rsidRPr="00C83226">
              <w:rPr>
                <w:rFonts w:ascii="Arial" w:hAnsi="Arial" w:cs="Arial"/>
              </w:rPr>
              <w:t>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</w:t>
            </w:r>
            <w:proofErr w:type="spellStart"/>
            <w:r w:rsidRPr="002743BC">
              <w:rPr>
                <w:rFonts w:ascii="Arial" w:hAnsi="Arial" w:cs="Arial"/>
              </w:rPr>
              <w:t>koroziškumo</w:t>
            </w:r>
            <w:proofErr w:type="spellEnd"/>
            <w:r w:rsidRPr="002743BC">
              <w:rPr>
                <w:rFonts w:ascii="Arial" w:hAnsi="Arial" w:cs="Arial"/>
              </w:rPr>
              <w:t xml:space="preserve">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 xml:space="preserve">Spyruoklinės poveržlės arba </w:t>
            </w:r>
            <w:proofErr w:type="spellStart"/>
            <w:r w:rsidRPr="007E7BB4">
              <w:rPr>
                <w:rFonts w:ascii="Arial" w:hAnsi="Arial" w:cs="Arial"/>
                <w:lang w:eastAsia="lt-LT"/>
              </w:rPr>
              <w:t>kontraveržlės</w:t>
            </w:r>
            <w:proofErr w:type="spellEnd"/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 xml:space="preserve">Suveržimo kokybė tikrinama 0,30 mm storio </w:t>
            </w:r>
            <w:proofErr w:type="spellStart"/>
            <w:r w:rsidRPr="00AD11FA">
              <w:rPr>
                <w:rFonts w:ascii="Arial" w:hAnsi="Arial" w:cs="Arial"/>
              </w:rPr>
              <w:t>tarpumačiu</w:t>
            </w:r>
            <w:proofErr w:type="spellEnd"/>
            <w:r w:rsidRPr="00AD11FA">
              <w:rPr>
                <w:rFonts w:ascii="Arial" w:hAnsi="Arial" w:cs="Arial"/>
              </w:rPr>
              <w:t>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D32F58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D6C7C" w14:textId="77777777" w:rsidR="00D32F58" w:rsidRDefault="00D32F58" w:rsidP="00387992">
      <w:pPr>
        <w:spacing w:after="0" w:line="240" w:lineRule="auto"/>
      </w:pPr>
      <w:r>
        <w:separator/>
      </w:r>
    </w:p>
  </w:endnote>
  <w:endnote w:type="continuationSeparator" w:id="0">
    <w:p w14:paraId="39932A6A" w14:textId="77777777" w:rsidR="00D32F58" w:rsidRDefault="00D32F58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</w:t>
            </w:r>
            <w:proofErr w:type="spellStart"/>
            <w:r w:rsidR="00094BD6" w:rsidRPr="00E81F3A">
              <w:rPr>
                <w:sz w:val="20"/>
                <w:szCs w:val="20"/>
              </w:rPr>
              <w:t>kV</w:t>
            </w:r>
            <w:proofErr w:type="spellEnd"/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4641E" w14:textId="77777777" w:rsidR="00D32F58" w:rsidRDefault="00D32F58" w:rsidP="00387992">
      <w:pPr>
        <w:spacing w:after="0" w:line="240" w:lineRule="auto"/>
      </w:pPr>
      <w:r>
        <w:separator/>
      </w:r>
    </w:p>
  </w:footnote>
  <w:footnote w:type="continuationSeparator" w:id="0">
    <w:p w14:paraId="3C7B41E7" w14:textId="77777777" w:rsidR="00D32F58" w:rsidRDefault="00D32F58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A310B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32F58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TP/_layouts/15/DocIdRedir.aspx?ID=PVIS-1996228316-445</Url>
      <Description>PVIS-1996228316-445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PVIS-1996228316-445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338591-8FFA-44C4-B5F8-1784CE2F4CFB}"/>
</file>

<file path=customXml/itemProps3.xml><?xml version="1.0" encoding="utf-8"?>
<ds:datastoreItem xmlns:ds="http://schemas.openxmlformats.org/officeDocument/2006/customXml" ds:itemID="{2C011134-F7E3-46F2-A0F5-CB9C2370044E}"/>
</file>

<file path=customXml/itemProps4.xml><?xml version="1.0" encoding="utf-8"?>
<ds:datastoreItem xmlns:ds="http://schemas.openxmlformats.org/officeDocument/2006/customXml" ds:itemID="{2BADBC39-6F81-4AD6-A883-BDCF5E171C97}"/>
</file>

<file path=customXml/itemProps5.xml><?xml version="1.0" encoding="utf-8"?>
<ds:datastoreItem xmlns:ds="http://schemas.openxmlformats.org/officeDocument/2006/customXml" ds:itemID="{CC722126-0020-4AF7-80BC-CF29D332C2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2014-01-17T08:07:00Z</cp:lastPrinted>
  <dcterms:created xsi:type="dcterms:W3CDTF">2024-01-25T07:19:00Z</dcterms:created>
  <dcterms:modified xsi:type="dcterms:W3CDTF">2024-01-25T07:19:00Z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0x01010066872F3CC8F7D84995438B893169A0800200E576020E950EE5489EEFB4BBF4C6CF2F</vt:lpwstr>
  </property>
  <property fmtid="{D5CDD505-2E9C-101B-9397-08002B2CF9AE}" pid="10" name="_dlc_DocIdItemGuid">
    <vt:lpwstr>9c2a0b9e-b372-4c16-b685-71cfd8eb9cd2</vt:lpwstr>
  </property>
</Properties>
</file>